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D2B1A" w14:textId="77777777" w:rsidR="00606357" w:rsidRDefault="007938E3">
      <w:pPr>
        <w:rPr>
          <w:rFonts w:ascii="Arial" w:hAnsi="Arial" w:cs="Arial"/>
          <w:b/>
        </w:rPr>
      </w:pPr>
      <w:ins w:id="0" w:author="Eric Brown" w:date="2015-05-15T10:36:00Z">
        <w:r w:rsidRPr="00C41D1E">
          <w:rPr>
            <w:rFonts w:ascii="Arial" w:hAnsi="Arial" w:cs="Arial"/>
            <w:b/>
          </w:rPr>
          <w:t>Bile-acid targeted metabolomics</w:t>
        </w:r>
      </w:ins>
    </w:p>
    <w:p w14:paraId="33EB5080" w14:textId="77777777" w:rsidR="00606357" w:rsidRDefault="00606357">
      <w:pPr>
        <w:rPr>
          <w:rFonts w:ascii="Arial" w:hAnsi="Arial" w:cs="Arial"/>
          <w:b/>
        </w:rPr>
      </w:pPr>
    </w:p>
    <w:p w14:paraId="657C0B73" w14:textId="77777777" w:rsidR="001E0A55" w:rsidRDefault="007938E3">
      <w:ins w:id="1" w:author="Eric Brown" w:date="2015-05-15T10:36:00Z">
        <w:r w:rsidRPr="00C41D1E">
          <w:rPr>
            <w:rFonts w:ascii="Arial" w:hAnsi="Arial" w:cs="Arial"/>
          </w:rPr>
          <w:t xml:space="preserve">Each sample was homogenized in LC-MS grade water at a ratio of 150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per 10 mg raw material and with the aid of 5-mm stainless steel metal balls.  Bile acids were extracted by addition of acetonitrile at a ratio of 350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per 10 mg raw material followed by </w:t>
        </w:r>
        <w:proofErr w:type="spellStart"/>
        <w:r w:rsidRPr="00C41D1E">
          <w:rPr>
            <w:rFonts w:ascii="Arial" w:hAnsi="Arial" w:cs="Arial"/>
          </w:rPr>
          <w:t>vortexing</w:t>
        </w:r>
        <w:proofErr w:type="spellEnd"/>
        <w:r w:rsidRPr="00C41D1E">
          <w:rPr>
            <w:rFonts w:ascii="Arial" w:hAnsi="Arial" w:cs="Arial"/>
          </w:rPr>
          <w:t xml:space="preserve"> and sonication (1 min) in an ice-water ultrasonic bath.  The samples were centrifuged. 20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of the supernatants were precisely taken out and mixed with a predefined mix of 14 deuterium-labeled bile acids as the internal standards.  The mixtures were subjected to phospholipid-depletion solid-phase extraction according to a validated protocol for sample cleanup and bile acid enrichment. The flow-through fractions were collected and then dried under a gentle nitrogen flow. The dried residues were dissolved in 200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of 50% </w:t>
        </w:r>
        <w:proofErr w:type="spellStart"/>
        <w:r w:rsidRPr="00C41D1E">
          <w:rPr>
            <w:rFonts w:ascii="Arial" w:hAnsi="Arial" w:cs="Arial"/>
          </w:rPr>
          <w:t>methonal</w:t>
        </w:r>
        <w:proofErr w:type="spellEnd"/>
        <w:r w:rsidRPr="00C41D1E">
          <w:rPr>
            <w:rFonts w:ascii="Arial" w:hAnsi="Arial" w:cs="Arial"/>
          </w:rPr>
          <w:t xml:space="preserve">.  10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were injected for quantitation by UPLC-MRM/MS. A </w:t>
        </w:r>
        <w:proofErr w:type="spellStart"/>
        <w:r w:rsidRPr="00C41D1E">
          <w:rPr>
            <w:rFonts w:ascii="Arial" w:hAnsi="Arial" w:cs="Arial"/>
          </w:rPr>
          <w:t>Dionex</w:t>
        </w:r>
        <w:proofErr w:type="spellEnd"/>
        <w:r w:rsidRPr="00C41D1E">
          <w:rPr>
            <w:rFonts w:ascii="Arial" w:hAnsi="Arial" w:cs="Arial"/>
          </w:rPr>
          <w:t xml:space="preserve"> UPLC system was connected to an AB </w:t>
        </w:r>
        <w:proofErr w:type="spellStart"/>
        <w:r w:rsidRPr="00C41D1E">
          <w:rPr>
            <w:rFonts w:ascii="Arial" w:hAnsi="Arial" w:cs="Arial"/>
          </w:rPr>
          <w:t>Sciex</w:t>
        </w:r>
        <w:proofErr w:type="spellEnd"/>
        <w:r w:rsidRPr="00C41D1E">
          <w:rPr>
            <w:rFonts w:ascii="Arial" w:hAnsi="Arial" w:cs="Arial"/>
          </w:rPr>
          <w:t xml:space="preserve"> 4000 QTRAP mass </w:t>
        </w:r>
        <w:proofErr w:type="gramStart"/>
        <w:r w:rsidRPr="00C41D1E">
          <w:rPr>
            <w:rFonts w:ascii="Arial" w:hAnsi="Arial" w:cs="Arial"/>
          </w:rPr>
          <w:t>spectrometer which</w:t>
        </w:r>
        <w:proofErr w:type="gramEnd"/>
        <w:r w:rsidRPr="00C41D1E">
          <w:rPr>
            <w:rFonts w:ascii="Arial" w:hAnsi="Arial" w:cs="Arial"/>
          </w:rPr>
          <w:t xml:space="preserve"> was operated in the negative ion multiple-reaction monitoring (MRM) mode and with electrospray ionization. UPLC separation was carried out on a 15 cm long C-18 UPLC column with water-acetonitrile-formic acid as the mobile phase for binary gradient elution using a developed and validated protocol for comprehensive analysis of bile acids in biological samples (Han, etc. manuscript submitted to Analytical Chemistry). </w:t>
        </w:r>
        <w:bookmarkStart w:id="2" w:name="_GoBack"/>
        <w:bookmarkEnd w:id="2"/>
        <w:r w:rsidRPr="00C41D1E">
          <w:rPr>
            <w:rFonts w:ascii="Arial" w:hAnsi="Arial" w:cs="Arial"/>
          </w:rPr>
          <w:t xml:space="preserve">The column temperature was 45 </w:t>
        </w:r>
        <w:proofErr w:type="spellStart"/>
        <w:r w:rsidRPr="00C41D1E">
          <w:rPr>
            <w:rFonts w:ascii="Arial" w:hAnsi="Arial" w:cs="Arial"/>
            <w:vertAlign w:val="superscript"/>
          </w:rPr>
          <w:t>o</w:t>
        </w:r>
        <w:r w:rsidRPr="00C41D1E">
          <w:rPr>
            <w:rFonts w:ascii="Arial" w:hAnsi="Arial" w:cs="Arial"/>
          </w:rPr>
          <w:t>C</w:t>
        </w:r>
        <w:proofErr w:type="spellEnd"/>
        <w:r w:rsidRPr="00C41D1E">
          <w:rPr>
            <w:rFonts w:ascii="Arial" w:hAnsi="Arial" w:cs="Arial"/>
          </w:rPr>
          <w:t xml:space="preserve"> and the flow rate was 0.35 mL/min.  45 bile acids (including the 19 targeted bile acids) were involved in the quantitation by UPLC/scheduled MRM/MS. Concentrations of the detected bile acids were calculated with internal standard calibration from the linearly regressed standard calibration curves of individual bile acids. The lower limits of quantitation were 0.08 </w:t>
        </w:r>
        <w:proofErr w:type="spellStart"/>
        <w:r w:rsidRPr="00C41D1E">
          <w:rPr>
            <w:rFonts w:ascii="Arial" w:hAnsi="Arial" w:cs="Arial"/>
          </w:rPr>
          <w:t>nmoles</w:t>
        </w:r>
        <w:proofErr w:type="spellEnd"/>
        <w:r w:rsidRPr="00C41D1E">
          <w:rPr>
            <w:rFonts w:ascii="Arial" w:hAnsi="Arial" w:cs="Arial"/>
          </w:rPr>
          <w:t>/mg for all the bile acids.</w:t>
        </w:r>
      </w:ins>
    </w:p>
    <w:sectPr w:rsidR="001E0A55" w:rsidSect="00877E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revisionView w:markup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8E3"/>
    <w:rsid w:val="001E0A55"/>
    <w:rsid w:val="00606357"/>
    <w:rsid w:val="007938E3"/>
    <w:rsid w:val="0087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D5BE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1557</Characters>
  <Application>Microsoft Macintosh Word</Application>
  <DocSecurity>0</DocSecurity>
  <Lines>12</Lines>
  <Paragraphs>3</Paragraphs>
  <ScaleCrop>false</ScaleCrop>
  <Company>University of British Columbia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Brown</dc:creator>
  <cp:keywords/>
  <dc:description/>
  <cp:lastModifiedBy>Eric Brown</cp:lastModifiedBy>
  <cp:revision>2</cp:revision>
  <dcterms:created xsi:type="dcterms:W3CDTF">2015-06-08T19:47:00Z</dcterms:created>
  <dcterms:modified xsi:type="dcterms:W3CDTF">2015-06-08T19:49:00Z</dcterms:modified>
</cp:coreProperties>
</file>